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14:paraId="001FD924" w14:textId="77777777" w:rsidTr="00050DA7">
        <w:tc>
          <w:tcPr>
            <w:tcW w:w="4428" w:type="dxa"/>
          </w:tcPr>
          <w:p w14:paraId="29DD4EFF" w14:textId="77777777" w:rsidR="000348ED" w:rsidRPr="00AA2626" w:rsidRDefault="005D05AC" w:rsidP="002B0236">
            <w:r w:rsidRPr="00AA2626">
              <w:t>From:</w:t>
            </w:r>
            <w:r w:rsidRPr="00AA2626">
              <w:tab/>
            </w:r>
            <w:r w:rsidR="00AE48EC">
              <w:t>VTS</w:t>
            </w:r>
            <w:r w:rsidR="00CA04AF" w:rsidRPr="00AA2626">
              <w:t xml:space="preserve"> </w:t>
            </w:r>
            <w:r w:rsidRPr="00AE48EC">
              <w:t>C</w:t>
            </w:r>
            <w:r w:rsidR="00050DA7" w:rsidRPr="00AE48EC">
              <w:t>ommittee</w:t>
            </w:r>
          </w:p>
        </w:tc>
        <w:tc>
          <w:tcPr>
            <w:tcW w:w="5461" w:type="dxa"/>
          </w:tcPr>
          <w:p w14:paraId="2A2C4A01" w14:textId="3922618E" w:rsidR="000348ED" w:rsidRPr="00AA2626" w:rsidRDefault="00BA2BBE" w:rsidP="008F4DC3">
            <w:pPr>
              <w:jc w:val="right"/>
              <w:rPr>
                <w:highlight w:val="yellow"/>
              </w:rPr>
            </w:pPr>
            <w:r w:rsidRPr="00BA2BBE">
              <w:t>VTS46-13.2.</w:t>
            </w:r>
            <w:r w:rsidR="006607AF">
              <w:t>7</w:t>
            </w:r>
          </w:p>
        </w:tc>
      </w:tr>
      <w:tr w:rsidR="000348ED" w:rsidRPr="00AA2626" w14:paraId="114F6C78" w14:textId="77777777" w:rsidTr="001D53C4">
        <w:trPr>
          <w:trHeight w:val="76"/>
        </w:trPr>
        <w:tc>
          <w:tcPr>
            <w:tcW w:w="4428" w:type="dxa"/>
          </w:tcPr>
          <w:p w14:paraId="60D9E636" w14:textId="77777777" w:rsidR="000348ED" w:rsidRPr="00AA2626" w:rsidRDefault="005D05AC" w:rsidP="002B0236">
            <w:r w:rsidRPr="00AA2626">
              <w:t>To:</w:t>
            </w:r>
            <w:r w:rsidRPr="00AA2626">
              <w:tab/>
            </w:r>
            <w:r w:rsidR="00AE48EC">
              <w:t>ENAV 23 and ARM 8</w:t>
            </w:r>
          </w:p>
        </w:tc>
        <w:tc>
          <w:tcPr>
            <w:tcW w:w="5461" w:type="dxa"/>
          </w:tcPr>
          <w:p w14:paraId="22617EEF" w14:textId="77777777" w:rsidR="000348ED" w:rsidRPr="00AA2626" w:rsidRDefault="00AE48EC" w:rsidP="008F4DC3">
            <w:pPr>
              <w:jc w:val="right"/>
            </w:pPr>
            <w:r w:rsidRPr="00445D2C">
              <w:t>27</w:t>
            </w:r>
            <w:r w:rsidR="005D05AC" w:rsidRPr="00445D2C">
              <w:t xml:space="preserve"> </w:t>
            </w:r>
            <w:r>
              <w:t>February</w:t>
            </w:r>
            <w:r w:rsidR="005D05AC" w:rsidRPr="00AA2626">
              <w:t xml:space="preserve"> 20</w:t>
            </w:r>
            <w:r w:rsidR="001A654A" w:rsidRPr="00AA2626">
              <w:t>1</w:t>
            </w:r>
            <w:r>
              <w:t>9</w:t>
            </w:r>
          </w:p>
        </w:tc>
      </w:tr>
    </w:tbl>
    <w:p w14:paraId="2F0102AC" w14:textId="77777777" w:rsidR="000348ED" w:rsidRPr="00AA2626" w:rsidRDefault="00AA2626" w:rsidP="002B0236">
      <w:pPr>
        <w:pStyle w:val="Title"/>
      </w:pPr>
      <w:r>
        <w:t>LIAISON NOTE</w:t>
      </w:r>
    </w:p>
    <w:p w14:paraId="54D05A79" w14:textId="2FB08467" w:rsidR="000348ED" w:rsidRPr="00AA2626" w:rsidRDefault="00402DA1" w:rsidP="002B0236">
      <w:pPr>
        <w:pStyle w:val="Title"/>
      </w:pPr>
      <w:r>
        <w:t xml:space="preserve">Review draft guideline on Maritime Services in the context of </w:t>
      </w:r>
      <w:ins w:id="0" w:author="Tom Southall" w:date="2019-02-28T16:31:00Z">
        <w:r w:rsidR="00DD1C45">
          <w:t>e</w:t>
        </w:r>
      </w:ins>
      <w:del w:id="1" w:author="Tom Southall" w:date="2019-02-28T16:31:00Z">
        <w:r w:rsidDel="00DD1C45">
          <w:delText>E</w:delText>
        </w:r>
      </w:del>
      <w:r>
        <w:t>-</w:t>
      </w:r>
      <w:ins w:id="2" w:author="Tom Southall" w:date="2019-02-28T16:31:00Z">
        <w:r w:rsidR="00DD1C45">
          <w:t>N</w:t>
        </w:r>
      </w:ins>
      <w:del w:id="3" w:author="Tom Southall" w:date="2019-02-28T16:31:00Z">
        <w:r w:rsidDel="00DD1C45">
          <w:delText>n</w:delText>
        </w:r>
      </w:del>
      <w:r>
        <w:t>avigation</w:t>
      </w:r>
    </w:p>
    <w:p w14:paraId="582BB390" w14:textId="77777777" w:rsidR="00B8247E" w:rsidRDefault="008E7A45" w:rsidP="002B0236">
      <w:pPr>
        <w:pStyle w:val="Heading1"/>
      </w:pPr>
      <w:r w:rsidRPr="00AA2626">
        <w:t>INTRODUCTION</w:t>
      </w:r>
    </w:p>
    <w:p w14:paraId="1F9492D3" w14:textId="77777777" w:rsidR="00AE48EC" w:rsidRPr="00DC45C6" w:rsidRDefault="00061B03" w:rsidP="002B0236">
      <w:pPr>
        <w:pStyle w:val="BodyText"/>
        <w:rPr>
          <w:lang w:val="fr-FR"/>
        </w:rPr>
      </w:pPr>
      <w:r>
        <w:t xml:space="preserve">In </w:t>
      </w:r>
      <w:r w:rsidR="00DC45C6">
        <w:t>regard of</w:t>
      </w:r>
      <w:r>
        <w:t xml:space="preserve"> task  1.2.4.</w:t>
      </w:r>
      <w:r w:rsidR="00AE48EC">
        <w:t xml:space="preserve"> </w:t>
      </w:r>
      <w:r w:rsidR="00DC45C6">
        <w:t xml:space="preserve"> </w:t>
      </w:r>
      <w:r>
        <w:t xml:space="preserve">the  </w:t>
      </w:r>
      <w:r w:rsidR="00AE48EC">
        <w:t>VTS Committee</w:t>
      </w:r>
      <w:r>
        <w:t xml:space="preserve"> </w:t>
      </w:r>
      <w:r w:rsidR="00234D62">
        <w:t xml:space="preserve">has worked during the meeting of VTS 46  in Busan on the review of MS 1, 2 and 3 of the draft guideline Maritime Services (VTS46-8.2.1). During the meeting the </w:t>
      </w:r>
      <w:r w:rsidR="00DC45C6">
        <w:t xml:space="preserve">VTS </w:t>
      </w:r>
      <w:r w:rsidR="00234D62">
        <w:t xml:space="preserve">Committee noted </w:t>
      </w:r>
      <w:r w:rsidR="00DC45C6">
        <w:rPr>
          <w:lang w:val="en-US"/>
        </w:rPr>
        <w:t>t</w:t>
      </w:r>
      <w:r w:rsidR="00DC45C6" w:rsidRPr="00DC45C6">
        <w:rPr>
          <w:lang w:val="en-US"/>
        </w:rPr>
        <w:t>he draft MSC circular (Initial descriptions of Maritime Services in the context of e-navigation)</w:t>
      </w:r>
      <w:r w:rsidR="00DC45C6">
        <w:rPr>
          <w:lang w:val="en-US"/>
        </w:rPr>
        <w:t xml:space="preserve"> f</w:t>
      </w:r>
      <w:r w:rsidR="00DC45C6">
        <w:t>rom the o</w:t>
      </w:r>
      <w:r w:rsidR="00234D62">
        <w:t>utput document NC</w:t>
      </w:r>
      <w:r w:rsidR="008959DE">
        <w:t>SR</w:t>
      </w:r>
      <w:r w:rsidR="00234D62">
        <w:t xml:space="preserve"> (NC</w:t>
      </w:r>
      <w:r w:rsidR="008959DE">
        <w:t>SR</w:t>
      </w:r>
      <w:r w:rsidR="00234D62">
        <w:t xml:space="preserve"> 6-23-Add.1VeryFinalDraft) handed by Mr Osam</w:t>
      </w:r>
      <w:r w:rsidR="00FE26A4">
        <w:t>u</w:t>
      </w:r>
      <w:r w:rsidR="00234D62">
        <w:t xml:space="preserve"> Marumoto from IMO secretariat. </w:t>
      </w:r>
    </w:p>
    <w:p w14:paraId="21D177A1" w14:textId="77777777" w:rsidR="0009284D" w:rsidRDefault="00234D62" w:rsidP="002B0236">
      <w:pPr>
        <w:pStyle w:val="BodyText"/>
      </w:pPr>
      <w:r w:rsidRPr="0009284D">
        <w:t>The</w:t>
      </w:r>
      <w:r w:rsidR="0009284D" w:rsidRPr="0009284D">
        <w:t xml:space="preserve"> VTS</w:t>
      </w:r>
      <w:r w:rsidRPr="0009284D">
        <w:t xml:space="preserve"> Committee</w:t>
      </w:r>
      <w:r w:rsidR="00DC45C6">
        <w:t xml:space="preserve"> aligned</w:t>
      </w:r>
      <w:r w:rsidR="0009284D" w:rsidRPr="0009284D">
        <w:t xml:space="preserve"> the document VTS46-8.</w:t>
      </w:r>
      <w:r w:rsidR="0009284D">
        <w:t xml:space="preserve">2.1 </w:t>
      </w:r>
      <w:r w:rsidR="0009284D" w:rsidRPr="0009284D">
        <w:t>wi</w:t>
      </w:r>
      <w:r w:rsidR="0009284D">
        <w:t>th</w:t>
      </w:r>
      <w:r w:rsidR="00DC45C6">
        <w:t xml:space="preserve"> th</w:t>
      </w:r>
      <w:r w:rsidR="0009284D">
        <w:t>e document from NC</w:t>
      </w:r>
      <w:r w:rsidR="008959DE">
        <w:t xml:space="preserve">SR </w:t>
      </w:r>
      <w:r w:rsidR="0009284D">
        <w:t xml:space="preserve">6.  The </w:t>
      </w:r>
      <w:r w:rsidR="00DC45C6">
        <w:t>VTS C</w:t>
      </w:r>
      <w:r w:rsidR="0009284D">
        <w:t>ommittee also revised parts of the te</w:t>
      </w:r>
      <w:r w:rsidR="008959DE">
        <w:t>xt</w:t>
      </w:r>
      <w:r w:rsidR="0009284D">
        <w:t xml:space="preserve"> of </w:t>
      </w:r>
      <w:r w:rsidR="008959DE">
        <w:t>the document</w:t>
      </w:r>
      <w:r w:rsidR="000F6757">
        <w:t>s (</w:t>
      </w:r>
      <w:r w:rsidR="00EA7958">
        <w:t>working</w:t>
      </w:r>
      <w:r w:rsidR="000F6757">
        <w:t xml:space="preserve"> paper XXXXXX and the A</w:t>
      </w:r>
      <w:r w:rsidR="008959DE">
        <w:t>ppendix</w:t>
      </w:r>
      <w:r w:rsidR="000F6757">
        <w:t>1,</w:t>
      </w:r>
      <w:r w:rsidR="000F6757" w:rsidRPr="000F6757">
        <w:t xml:space="preserve"> </w:t>
      </w:r>
      <w:r w:rsidR="000F6757">
        <w:t>MS 1-3 information requirements</w:t>
      </w:r>
      <w:r w:rsidR="008959DE">
        <w:t>.</w:t>
      </w:r>
    </w:p>
    <w:p w14:paraId="7BE72032" w14:textId="4D990933" w:rsidR="008959DE" w:rsidRDefault="00D673A9" w:rsidP="002B0236">
      <w:pPr>
        <w:pStyle w:val="BodyText"/>
      </w:pPr>
      <w:r>
        <w:t xml:space="preserve">In view of the VTS Committee the </w:t>
      </w:r>
      <w:r w:rsidR="00474C83">
        <w:t>descriptions</w:t>
      </w:r>
      <w:r w:rsidR="00775C42">
        <w:t xml:space="preserve"> of MS 1, 2 and 3</w:t>
      </w:r>
      <w:r>
        <w:t xml:space="preserve"> </w:t>
      </w:r>
      <w:r w:rsidR="00474C83">
        <w:t xml:space="preserve">of the draft IALA  guideline on Maritime Services </w:t>
      </w:r>
      <w:r>
        <w:t>is finalised</w:t>
      </w:r>
      <w:r w:rsidR="00474C83">
        <w:t xml:space="preserve"> for this version </w:t>
      </w:r>
      <w:r>
        <w:t>and can be hand</w:t>
      </w:r>
      <w:r w:rsidR="00474C83">
        <w:t>ed</w:t>
      </w:r>
      <w:r>
        <w:t xml:space="preserve"> over to ARM </w:t>
      </w:r>
      <w:r w:rsidR="00775C42">
        <w:t>and</w:t>
      </w:r>
      <w:r>
        <w:t xml:space="preserve"> ENAV Committee</w:t>
      </w:r>
      <w:r w:rsidR="005A37C0">
        <w:t>s</w:t>
      </w:r>
      <w:ins w:id="4" w:author="Tom Southall" w:date="2019-02-28T16:33:00Z">
        <w:r w:rsidR="00DD1C45">
          <w:t xml:space="preserve"> to note</w:t>
        </w:r>
      </w:ins>
      <w:r w:rsidR="00775C42">
        <w:t xml:space="preserve">. The VTS Committee </w:t>
      </w:r>
      <w:r w:rsidR="00474C83">
        <w:t>has merged the appendices</w:t>
      </w:r>
      <w:r w:rsidR="00F32230">
        <w:t xml:space="preserve"> for MS 1, 2 and 3 into a</w:t>
      </w:r>
      <w:r w:rsidR="000F6757">
        <w:t>n appendix</w:t>
      </w:r>
      <w:r w:rsidR="00474C83">
        <w:t xml:space="preserve"> </w:t>
      </w:r>
      <w:r w:rsidR="00F32230">
        <w:t>and will</w:t>
      </w:r>
      <w:r w:rsidR="00775C42">
        <w:t xml:space="preserve"> </w:t>
      </w:r>
      <w:r w:rsidR="00474C83">
        <w:t>continue to work on it</w:t>
      </w:r>
      <w:r w:rsidR="00F32230">
        <w:t>.</w:t>
      </w:r>
    </w:p>
    <w:p w14:paraId="6CCB0DA8" w14:textId="6700D224" w:rsidR="00BA3765" w:rsidRDefault="00BA3765" w:rsidP="002B0236">
      <w:pPr>
        <w:pStyle w:val="BodyText"/>
        <w:rPr>
          <w:ins w:id="5" w:author="Tom Southall" w:date="2019-02-28T16:42:00Z"/>
        </w:rPr>
      </w:pPr>
      <w:r>
        <w:t xml:space="preserve">The Committee also suggests that the </w:t>
      </w:r>
      <w:proofErr w:type="spellStart"/>
      <w:r>
        <w:t>eNAV</w:t>
      </w:r>
      <w:proofErr w:type="spellEnd"/>
      <w:r>
        <w:t xml:space="preserve"> and ARM note that with the revision of IMO Resolution A.857 the types of services (INS, TOS,NAS) </w:t>
      </w:r>
      <w:ins w:id="6" w:author="Tom Southall" w:date="2019-02-28T16:46:00Z">
        <w:r w:rsidR="00044464">
          <w:t>may</w:t>
        </w:r>
      </w:ins>
      <w:r>
        <w:t xml:space="preserve"> </w:t>
      </w:r>
      <w:ins w:id="7" w:author="Tom Southall" w:date="2019-02-28T16:34:00Z">
        <w:r w:rsidR="00DD1C45">
          <w:t xml:space="preserve">no </w:t>
        </w:r>
      </w:ins>
      <w:r>
        <w:t>longer be referenced in the new Resolution and consideration should be given to ensuring flexibility in the MS documentation when this occurs</w:t>
      </w:r>
      <w:ins w:id="8" w:author="Tom Southall" w:date="2019-02-28T16:42:00Z">
        <w:r w:rsidR="003B0128">
          <w:t>.</w:t>
        </w:r>
      </w:ins>
    </w:p>
    <w:p w14:paraId="5D23B872" w14:textId="7DE291A0" w:rsidR="003B0128" w:rsidRDefault="00F056DB" w:rsidP="002B0236">
      <w:pPr>
        <w:pStyle w:val="BodyText"/>
      </w:pPr>
      <w:ins w:id="9" w:author="Tom Southall" w:date="2019-02-28T16:43:00Z">
        <w:r>
          <w:t>The VTS Committee has agreed in principle to the working paper attached to this liaison note.</w:t>
        </w:r>
      </w:ins>
    </w:p>
    <w:p w14:paraId="44D7CAA9" w14:textId="77777777" w:rsidR="00E93C9B" w:rsidRDefault="00E93C9B" w:rsidP="002B0236">
      <w:pPr>
        <w:pStyle w:val="Bullet3text"/>
        <w:rPr>
          <w:highlight w:val="yellow"/>
        </w:rPr>
      </w:pPr>
    </w:p>
    <w:p w14:paraId="25868D23" w14:textId="77777777" w:rsidR="009F5C36" w:rsidRPr="00AA2626" w:rsidRDefault="008E7A45" w:rsidP="002B0236">
      <w:pPr>
        <w:pStyle w:val="Heading1"/>
      </w:pPr>
      <w:r w:rsidRPr="00AA2626">
        <w:t>ACTION REQUESTED</w:t>
      </w:r>
    </w:p>
    <w:p w14:paraId="35E14617" w14:textId="77777777" w:rsidR="004C220D" w:rsidRPr="00F32230" w:rsidRDefault="00902AA4" w:rsidP="002B0236">
      <w:pPr>
        <w:pStyle w:val="BodyText"/>
      </w:pPr>
      <w:commentRangeStart w:id="10"/>
      <w:r w:rsidRPr="00F32230">
        <w:t>The secretariat</w:t>
      </w:r>
      <w:r w:rsidR="00F32230">
        <w:t xml:space="preserve"> </w:t>
      </w:r>
      <w:r w:rsidRPr="00F32230">
        <w:t>is requested to</w:t>
      </w:r>
      <w:r w:rsidR="00630F7F" w:rsidRPr="00F32230">
        <w:t>:</w:t>
      </w:r>
    </w:p>
    <w:p w14:paraId="1E4ABA0C" w14:textId="6091930C" w:rsidR="00654E87" w:rsidRPr="00654E87" w:rsidRDefault="00F32230" w:rsidP="00654E87">
      <w:pPr>
        <w:pStyle w:val="List1"/>
        <w:numPr>
          <w:ilvl w:val="0"/>
          <w:numId w:val="23"/>
        </w:numPr>
        <w:jc w:val="left"/>
        <w:rPr>
          <w:lang w:val="en-GB"/>
        </w:rPr>
      </w:pPr>
      <w:r>
        <w:t>Forward th</w:t>
      </w:r>
      <w:r w:rsidR="00351612">
        <w:t>is</w:t>
      </w:r>
      <w:r>
        <w:t xml:space="preserve"> output paper</w:t>
      </w:r>
      <w:r w:rsidR="00351612">
        <w:t>,</w:t>
      </w:r>
      <w:r>
        <w:t xml:space="preserve"> IALA Guideline Maritime Services in the context of </w:t>
      </w:r>
      <w:ins w:id="11" w:author="Tom Southall" w:date="2019-02-28T16:36:00Z">
        <w:r w:rsidR="00DD1C45">
          <w:t>e</w:t>
        </w:r>
      </w:ins>
      <w:del w:id="12" w:author="Tom Southall" w:date="2019-02-28T16:35:00Z">
        <w:r w:rsidDel="00DD1C45">
          <w:delText>E</w:delText>
        </w:r>
      </w:del>
      <w:r>
        <w:t>-</w:t>
      </w:r>
      <w:ins w:id="13" w:author="Tom Southall" w:date="2019-02-28T16:36:00Z">
        <w:r w:rsidR="00DD1C45">
          <w:t>N</w:t>
        </w:r>
      </w:ins>
      <w:del w:id="14" w:author="Tom Southall" w:date="2019-02-28T16:36:00Z">
        <w:r w:rsidDel="00DD1C45">
          <w:delText>n</w:delText>
        </w:r>
      </w:del>
      <w:r>
        <w:t>avigation XXXXX</w:t>
      </w:r>
      <w:r w:rsidR="005A37C0">
        <w:t>,</w:t>
      </w:r>
      <w:r w:rsidR="006B5656">
        <w:t xml:space="preserve"> and Appendix </w:t>
      </w:r>
      <w:r w:rsidR="005A37C0">
        <w:t xml:space="preserve">1 </w:t>
      </w:r>
      <w:r w:rsidR="006D7094" w:rsidRPr="006D7094">
        <w:rPr>
          <w:lang w:val="en-GB"/>
        </w:rPr>
        <w:t>”</w:t>
      </w:r>
      <w:r w:rsidR="006B5656">
        <w:t>MS 1-3 information requirements</w:t>
      </w:r>
      <w:r w:rsidR="006D7094">
        <w:t> </w:t>
      </w:r>
      <w:r w:rsidR="006D7094">
        <w:rPr>
          <w:lang w:val="en-GB"/>
        </w:rPr>
        <w:t>“</w:t>
      </w:r>
      <w:r w:rsidR="005A37C0">
        <w:t>,</w:t>
      </w:r>
      <w:r w:rsidR="006B5656">
        <w:t xml:space="preserve"> </w:t>
      </w:r>
      <w:r>
        <w:t xml:space="preserve"> to the ENAV23 and ARM</w:t>
      </w:r>
      <w:ins w:id="15" w:author="Tom Southall" w:date="2019-02-28T16:35:00Z">
        <w:r w:rsidR="00DD1C45">
          <w:t>9</w:t>
        </w:r>
      </w:ins>
      <w:del w:id="16" w:author="Tom Southall" w:date="2019-02-28T16:35:00Z">
        <w:r w:rsidDel="00DD1C45">
          <w:delText>8</w:delText>
        </w:r>
      </w:del>
      <w:r>
        <w:t>.</w:t>
      </w:r>
      <w:commentRangeEnd w:id="10"/>
      <w:r w:rsidR="00DD1C45">
        <w:rPr>
          <w:rStyle w:val="CommentReference"/>
          <w:lang w:val="en-GB" w:eastAsia="en-US"/>
        </w:rPr>
        <w:commentReference w:id="10"/>
      </w:r>
    </w:p>
    <w:p w14:paraId="33D02218" w14:textId="77777777" w:rsidR="00F8520E" w:rsidRPr="00654E87" w:rsidRDefault="00654E87" w:rsidP="00654E87">
      <w:pPr>
        <w:pStyle w:val="List1"/>
        <w:numPr>
          <w:ilvl w:val="0"/>
          <w:numId w:val="0"/>
        </w:numPr>
        <w:jc w:val="left"/>
        <w:rPr>
          <w:lang w:val="en-GB"/>
        </w:rPr>
      </w:pPr>
      <w:r w:rsidRPr="00654E87">
        <w:rPr>
          <w:lang w:val="en-GB"/>
        </w:rPr>
        <w:t xml:space="preserve">The ENAV </w:t>
      </w:r>
      <w:r>
        <w:rPr>
          <w:lang w:val="en-GB"/>
        </w:rPr>
        <w:t xml:space="preserve">and ARM </w:t>
      </w:r>
      <w:r w:rsidRPr="00654E87">
        <w:rPr>
          <w:lang w:val="en-GB"/>
        </w:rPr>
        <w:t>Committee</w:t>
      </w:r>
      <w:r>
        <w:rPr>
          <w:lang w:val="en-GB"/>
        </w:rPr>
        <w:t>s</w:t>
      </w:r>
      <w:r w:rsidRPr="00654E87">
        <w:rPr>
          <w:lang w:val="en-GB"/>
        </w:rPr>
        <w:t xml:space="preserve"> </w:t>
      </w:r>
      <w:r>
        <w:rPr>
          <w:lang w:val="en-GB"/>
        </w:rPr>
        <w:t>are</w:t>
      </w:r>
      <w:r w:rsidRPr="00654E87">
        <w:rPr>
          <w:lang w:val="en-GB"/>
        </w:rPr>
        <w:t xml:space="preserve"> requested to:</w:t>
      </w:r>
    </w:p>
    <w:p w14:paraId="52B8D459" w14:textId="5B4735EA" w:rsidR="00654E87" w:rsidRPr="00654E87" w:rsidRDefault="00654E87" w:rsidP="00654E87">
      <w:pPr>
        <w:pStyle w:val="List1"/>
        <w:numPr>
          <w:ilvl w:val="0"/>
          <w:numId w:val="23"/>
        </w:numPr>
        <w:jc w:val="left"/>
      </w:pPr>
      <w:r>
        <w:t>T</w:t>
      </w:r>
      <w:r w:rsidR="00543072">
        <w:t xml:space="preserve">o note </w:t>
      </w:r>
      <w:r>
        <w:t xml:space="preserve">and incorporate the finalised descriptions of MS 1, 2 and 3 of the output paper </w:t>
      </w:r>
      <w:r w:rsidR="00543072">
        <w:t xml:space="preserve"> </w:t>
      </w:r>
      <w:r>
        <w:t xml:space="preserve">in the latest version of </w:t>
      </w:r>
      <w:r w:rsidRPr="006D7094">
        <w:rPr>
          <w:lang w:val="en-GB"/>
        </w:rPr>
        <w:t>”</w:t>
      </w:r>
      <w:r>
        <w:t xml:space="preserve">IALA Guideline Maritime Services in the context of </w:t>
      </w:r>
      <w:ins w:id="17" w:author="Tom Southall" w:date="2019-02-28T16:35:00Z">
        <w:r w:rsidR="00DD1C45">
          <w:t>e</w:t>
        </w:r>
      </w:ins>
      <w:del w:id="18" w:author="Tom Southall" w:date="2019-02-28T16:35:00Z">
        <w:r w:rsidDel="00DD1C45">
          <w:delText>E</w:delText>
        </w:r>
      </w:del>
      <w:r>
        <w:t>-</w:t>
      </w:r>
      <w:ins w:id="19" w:author="Tom Southall" w:date="2019-02-28T16:35:00Z">
        <w:r w:rsidR="00DD1C45">
          <w:t>N</w:t>
        </w:r>
      </w:ins>
      <w:del w:id="20" w:author="Tom Southall" w:date="2019-02-28T16:35:00Z">
        <w:r w:rsidDel="00DD1C45">
          <w:delText>n</w:delText>
        </w:r>
      </w:del>
      <w:r>
        <w:t>avigation</w:t>
      </w:r>
      <w:r w:rsidRPr="00654E87">
        <w:rPr>
          <w:lang w:val="en-GB"/>
        </w:rPr>
        <w:t>”</w:t>
      </w:r>
      <w:r>
        <w:rPr>
          <w:lang w:val="en-GB"/>
        </w:rPr>
        <w:t xml:space="preserve">. </w:t>
      </w:r>
    </w:p>
    <w:p w14:paraId="17B74E2D" w14:textId="131005CF" w:rsidR="00061B03" w:rsidRDefault="00654E87" w:rsidP="00654E87">
      <w:pPr>
        <w:pStyle w:val="List1"/>
        <w:numPr>
          <w:ilvl w:val="0"/>
          <w:numId w:val="23"/>
        </w:numPr>
        <w:jc w:val="left"/>
        <w:rPr>
          <w:ins w:id="21" w:author="Tom Southall" w:date="2019-02-28T16:36:00Z"/>
        </w:rPr>
      </w:pPr>
      <w:r>
        <w:t xml:space="preserve">To note and provide inputs to </w:t>
      </w:r>
      <w:r w:rsidR="00543072">
        <w:t>the appendix</w:t>
      </w:r>
      <w:r>
        <w:t xml:space="preserve"> 1 </w:t>
      </w:r>
      <w:r w:rsidRPr="006D7094">
        <w:rPr>
          <w:lang w:val="en-GB"/>
        </w:rPr>
        <w:t>”</w:t>
      </w:r>
      <w:r>
        <w:t>MS 1-3 information requirements </w:t>
      </w:r>
      <w:r>
        <w:rPr>
          <w:lang w:val="en-GB"/>
        </w:rPr>
        <w:t>“</w:t>
      </w:r>
      <w:del w:id="22" w:author="Tom Southall" w:date="2019-02-28T16:45:00Z">
        <w:r w:rsidR="005B51B7" w:rsidDel="00E13104">
          <w:delText xml:space="preserve"> </w:delText>
        </w:r>
        <w:r w:rsidDel="00E13104">
          <w:delText xml:space="preserve">and hand </w:delText>
        </w:r>
        <w:r w:rsidR="005B51B7" w:rsidDel="00E13104">
          <w:delText xml:space="preserve">them </w:delText>
        </w:r>
        <w:r w:rsidDel="00E13104">
          <w:delText xml:space="preserve">over </w:delText>
        </w:r>
      </w:del>
      <w:ins w:id="23" w:author="Tom Southall" w:date="2019-02-28T16:45:00Z">
        <w:r w:rsidR="00E13104">
          <w:t xml:space="preserve">and forward </w:t>
        </w:r>
      </w:ins>
      <w:r>
        <w:t xml:space="preserve">to VTS47. </w:t>
      </w:r>
    </w:p>
    <w:p w14:paraId="149092B2" w14:textId="455DDEAA" w:rsidR="00DD1C45" w:rsidRPr="00F32230" w:rsidRDefault="00DD1C45" w:rsidP="00654E87">
      <w:pPr>
        <w:pStyle w:val="List1"/>
        <w:numPr>
          <w:ilvl w:val="0"/>
          <w:numId w:val="23"/>
        </w:numPr>
        <w:jc w:val="left"/>
      </w:pPr>
      <w:ins w:id="24" w:author="Tom Southall" w:date="2019-02-28T16:36:00Z">
        <w:r>
          <w:t xml:space="preserve">To note </w:t>
        </w:r>
      </w:ins>
      <w:ins w:id="25" w:author="Tom Southall" w:date="2019-02-28T16:37:00Z">
        <w:r>
          <w:t xml:space="preserve">that with the revision of IMO Resolution A.857 the types of services (INS, TOS,NAS) </w:t>
        </w:r>
      </w:ins>
      <w:ins w:id="26" w:author="Tom Southall" w:date="2019-02-28T16:46:00Z">
        <w:r w:rsidR="00922A69">
          <w:t>may</w:t>
        </w:r>
      </w:ins>
      <w:bookmarkStart w:id="27" w:name="_GoBack"/>
      <w:bookmarkEnd w:id="27"/>
      <w:ins w:id="28" w:author="Tom Southall" w:date="2019-02-28T16:37:00Z">
        <w:r>
          <w:t xml:space="preserve"> no longer be referenced in the new Resolution</w:t>
        </w:r>
        <w:r>
          <w:t>.</w:t>
        </w:r>
      </w:ins>
    </w:p>
    <w:sectPr w:rsidR="00DD1C45" w:rsidRPr="00F32230" w:rsidSect="005D05AC">
      <w:headerReference w:type="even" r:id="rId10"/>
      <w:headerReference w:type="default" r:id="rId11"/>
      <w:footerReference w:type="default" r:id="rId12"/>
      <w:headerReference w:type="first" r:id="rId13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0" w:author="Tom Southall" w:date="2019-02-28T16:35:00Z" w:initials="TS">
    <w:p w14:paraId="683A1754" w14:textId="4BB54417" w:rsidR="00DD1C45" w:rsidRDefault="00DD1C45">
      <w:pPr>
        <w:pStyle w:val="CommentText"/>
      </w:pPr>
      <w:r>
        <w:rPr>
          <w:rStyle w:val="CommentReference"/>
        </w:rPr>
        <w:annotationRef/>
      </w:r>
      <w:r>
        <w:t>For the report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83A175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83A1754" w16cid:durableId="20228C5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D20F7D" w14:textId="77777777" w:rsidR="008237E9" w:rsidRDefault="008237E9" w:rsidP="002B0236">
      <w:r>
        <w:separator/>
      </w:r>
    </w:p>
  </w:endnote>
  <w:endnote w:type="continuationSeparator" w:id="0">
    <w:p w14:paraId="66AF2A78" w14:textId="77777777" w:rsidR="008237E9" w:rsidRDefault="008237E9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BF1380" w14:textId="77777777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EA7958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216F" w14:textId="77777777" w:rsidR="008237E9" w:rsidRDefault="008237E9" w:rsidP="002B0236">
      <w:r>
        <w:separator/>
      </w:r>
    </w:p>
  </w:footnote>
  <w:footnote w:type="continuationSeparator" w:id="0">
    <w:p w14:paraId="1F673845" w14:textId="77777777" w:rsidR="008237E9" w:rsidRDefault="008237E9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63168" w14:textId="77777777" w:rsidR="008E7A45" w:rsidRDefault="008237E9" w:rsidP="002B0236">
    <w:pPr>
      <w:pStyle w:val="Header"/>
    </w:pPr>
    <w:r>
      <w:rPr>
        <w:noProof/>
      </w:rPr>
      <w:pict w14:anchorId="192EDE4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527C1" w14:textId="77777777" w:rsidR="008E7A45" w:rsidRDefault="008237E9" w:rsidP="002B0236">
    <w:pPr>
      <w:pStyle w:val="Header"/>
    </w:pPr>
    <w:r>
      <w:rPr>
        <w:noProof/>
      </w:rPr>
      <w:pict w14:anchorId="36124B0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67786F">
      <w:rPr>
        <w:noProof/>
        <w:lang w:val="nb-NO" w:eastAsia="nb-NO"/>
      </w:rPr>
      <w:drawing>
        <wp:inline distT="0" distB="0" distL="0" distR="0" wp14:anchorId="76D5CB7F" wp14:editId="02ECB390">
          <wp:extent cx="857250" cy="828675"/>
          <wp:effectExtent l="0" t="0" r="0" b="0"/>
          <wp:docPr id="1" name="Bild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22437C" w14:textId="77777777" w:rsidR="008E7A45" w:rsidRDefault="008237E9" w:rsidP="002B0236">
    <w:pPr>
      <w:pStyle w:val="Header"/>
    </w:pPr>
    <w:r>
      <w:rPr>
        <w:noProof/>
      </w:rPr>
      <w:pict w14:anchorId="4DB1487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om Southall">
    <w15:presenceInfo w15:providerId="Windows Live" w15:userId="d5c4e615c394a3a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A45"/>
    <w:rsid w:val="00002906"/>
    <w:rsid w:val="00031A92"/>
    <w:rsid w:val="000348ED"/>
    <w:rsid w:val="00036801"/>
    <w:rsid w:val="00044464"/>
    <w:rsid w:val="00050DA7"/>
    <w:rsid w:val="00061B03"/>
    <w:rsid w:val="0009284D"/>
    <w:rsid w:val="000A5A01"/>
    <w:rsid w:val="000F6757"/>
    <w:rsid w:val="00135447"/>
    <w:rsid w:val="00143785"/>
    <w:rsid w:val="00152273"/>
    <w:rsid w:val="001A654A"/>
    <w:rsid w:val="001C4065"/>
    <w:rsid w:val="001C74CF"/>
    <w:rsid w:val="001D53C4"/>
    <w:rsid w:val="00234D62"/>
    <w:rsid w:val="002B0236"/>
    <w:rsid w:val="003128FE"/>
    <w:rsid w:val="00351612"/>
    <w:rsid w:val="003B0128"/>
    <w:rsid w:val="003D55DD"/>
    <w:rsid w:val="003E1831"/>
    <w:rsid w:val="00402DA1"/>
    <w:rsid w:val="00424954"/>
    <w:rsid w:val="00445D2C"/>
    <w:rsid w:val="00451A36"/>
    <w:rsid w:val="00474C83"/>
    <w:rsid w:val="004C1386"/>
    <w:rsid w:val="004C220D"/>
    <w:rsid w:val="004F01A5"/>
    <w:rsid w:val="00543072"/>
    <w:rsid w:val="005A37C0"/>
    <w:rsid w:val="005B51B7"/>
    <w:rsid w:val="005C68A9"/>
    <w:rsid w:val="005D05AC"/>
    <w:rsid w:val="00630F7F"/>
    <w:rsid w:val="0064435F"/>
    <w:rsid w:val="00654E87"/>
    <w:rsid w:val="006607AF"/>
    <w:rsid w:val="0067786F"/>
    <w:rsid w:val="006A472E"/>
    <w:rsid w:val="006B5656"/>
    <w:rsid w:val="006D470F"/>
    <w:rsid w:val="006D7094"/>
    <w:rsid w:val="00727E88"/>
    <w:rsid w:val="007319E3"/>
    <w:rsid w:val="00763928"/>
    <w:rsid w:val="00775878"/>
    <w:rsid w:val="00775C42"/>
    <w:rsid w:val="0080092C"/>
    <w:rsid w:val="008237E9"/>
    <w:rsid w:val="00872453"/>
    <w:rsid w:val="00885B15"/>
    <w:rsid w:val="008959DE"/>
    <w:rsid w:val="008E7A45"/>
    <w:rsid w:val="008F13DD"/>
    <w:rsid w:val="008F4DC3"/>
    <w:rsid w:val="00902AA4"/>
    <w:rsid w:val="00906239"/>
    <w:rsid w:val="00922A69"/>
    <w:rsid w:val="009F3B6C"/>
    <w:rsid w:val="009F5C36"/>
    <w:rsid w:val="00A27F12"/>
    <w:rsid w:val="00A30579"/>
    <w:rsid w:val="00AA2626"/>
    <w:rsid w:val="00AA76C0"/>
    <w:rsid w:val="00AE48EC"/>
    <w:rsid w:val="00B077EC"/>
    <w:rsid w:val="00B15B24"/>
    <w:rsid w:val="00B428DA"/>
    <w:rsid w:val="00B8247E"/>
    <w:rsid w:val="00BA2BBE"/>
    <w:rsid w:val="00BA3765"/>
    <w:rsid w:val="00BE56DF"/>
    <w:rsid w:val="00C265EE"/>
    <w:rsid w:val="00C92288"/>
    <w:rsid w:val="00CA04AF"/>
    <w:rsid w:val="00CE4EE4"/>
    <w:rsid w:val="00D673A9"/>
    <w:rsid w:val="00DC45C6"/>
    <w:rsid w:val="00DD1C45"/>
    <w:rsid w:val="00E102F1"/>
    <w:rsid w:val="00E13104"/>
    <w:rsid w:val="00E729A7"/>
    <w:rsid w:val="00E93C9B"/>
    <w:rsid w:val="00EA7958"/>
    <w:rsid w:val="00EE3F2F"/>
    <w:rsid w:val="00F056DB"/>
    <w:rsid w:val="00F32230"/>
    <w:rsid w:val="00F73F78"/>
    <w:rsid w:val="00F8520E"/>
    <w:rsid w:val="00FA07EB"/>
    <w:rsid w:val="00FA5842"/>
    <w:rsid w:val="00FA6769"/>
    <w:rsid w:val="00FD03CA"/>
    <w:rsid w:val="00FE2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48D1E3AA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CommentReference">
    <w:name w:val="annotation reference"/>
    <w:basedOn w:val="DefaultParagraphFont"/>
    <w:rsid w:val="00DD1C45"/>
    <w:rPr>
      <w:sz w:val="16"/>
      <w:szCs w:val="16"/>
    </w:rPr>
  </w:style>
  <w:style w:type="paragraph" w:styleId="CommentText">
    <w:name w:val="annotation text"/>
    <w:basedOn w:val="Normal"/>
    <w:link w:val="CommentTextChar"/>
    <w:rsid w:val="00DD1C45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DD1C45"/>
    <w:rPr>
      <w:rFonts w:ascii="Calibri" w:hAnsi="Calibri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D1C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D1C45"/>
    <w:rPr>
      <w:rFonts w:ascii="Calibri" w:hAnsi="Calibri"/>
      <w:b/>
      <w:bCs/>
      <w:lang w:val="en-GB" w:eastAsia="en-US"/>
    </w:rPr>
  </w:style>
  <w:style w:type="paragraph" w:styleId="BalloonText">
    <w:name w:val="Balloon Text"/>
    <w:basedOn w:val="Normal"/>
    <w:link w:val="BalloonTextChar"/>
    <w:rsid w:val="00DD1C4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DD1C45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Tom Southall</cp:lastModifiedBy>
  <cp:revision>9</cp:revision>
  <cp:lastPrinted>2006-10-19T11:49:00Z</cp:lastPrinted>
  <dcterms:created xsi:type="dcterms:W3CDTF">2019-02-28T04:44:00Z</dcterms:created>
  <dcterms:modified xsi:type="dcterms:W3CDTF">2019-02-28T07:46:00Z</dcterms:modified>
</cp:coreProperties>
</file>